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2301"/>
        <w:gridCol w:w="3036"/>
        <w:gridCol w:w="2406"/>
      </w:tblGrid>
      <w:tr w:rsidR="009C5E85" w:rsidRPr="009C5E85" w:rsidTr="0036153E">
        <w:trPr>
          <w:trHeight w:val="1388"/>
        </w:trPr>
        <w:tc>
          <w:tcPr>
            <w:tcW w:w="1121" w:type="pct"/>
            <w:vAlign w:val="center"/>
            <w:hideMark/>
          </w:tcPr>
          <w:p w:rsidR="009C5E85" w:rsidRPr="009C5E85" w:rsidRDefault="009C5E85" w:rsidP="009C5E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8DE8618" wp14:editId="5BCAEA89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44" w:type="pct"/>
            <w:hideMark/>
          </w:tcPr>
          <w:p w:rsidR="009C5E85" w:rsidRPr="009C5E85" w:rsidRDefault="009C5E85" w:rsidP="009C5E8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29473DD" wp14:editId="642D9144">
                  <wp:extent cx="762000" cy="60007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pct"/>
            <w:vAlign w:val="center"/>
          </w:tcPr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432ACF72" wp14:editId="5C6517E9">
                  <wp:extent cx="1790700" cy="733425"/>
                  <wp:effectExtent l="0" t="0" r="0" b="9525"/>
                  <wp:docPr id="3" name="Картина 3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pct"/>
            <w:hideMark/>
          </w:tcPr>
          <w:p w:rsidR="009C5E85" w:rsidRPr="009C5E85" w:rsidRDefault="009C5E85" w:rsidP="009C5E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2D533B22" wp14:editId="6D1059FF">
                  <wp:extent cx="1381125" cy="495300"/>
                  <wp:effectExtent l="0" t="0" r="9525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5E85" w:rsidRPr="009C5E85" w:rsidTr="0036153E">
        <w:trPr>
          <w:trHeight w:val="264"/>
        </w:trPr>
        <w:tc>
          <w:tcPr>
            <w:tcW w:w="5000" w:type="pct"/>
            <w:gridSpan w:val="4"/>
            <w:vAlign w:val="center"/>
          </w:tcPr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9C5E85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9C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9C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9C5E85" w:rsidRDefault="009C5E85" w:rsidP="001D2717">
      <w:pPr>
        <w:jc w:val="right"/>
        <w:rPr>
          <w:rFonts w:ascii="Times New Roman" w:hAnsi="Times New Roman" w:cs="Times New Roman"/>
        </w:rPr>
      </w:pPr>
    </w:p>
    <w:p w:rsidR="001D2717" w:rsidRPr="003C5825" w:rsidRDefault="001D2717" w:rsidP="001D2717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C5825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2E0AED" w:rsidRPr="003C5825">
        <w:rPr>
          <w:rFonts w:ascii="Times New Roman" w:hAnsi="Times New Roman" w:cs="Times New Roman"/>
          <w:b/>
          <w:i/>
          <w:sz w:val="24"/>
          <w:szCs w:val="24"/>
        </w:rPr>
        <w:t>13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A81C49" w:rsidRPr="00A81C49" w:rsidTr="00C8799B"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C49" w:rsidRPr="00C8799B" w:rsidRDefault="00A81C49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87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C8799B" w:rsidRDefault="00C8799B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декларацията се попълва от собственик, представляващ по закон или пълномощие или управител на юридическо лице, всеки от </w:t>
            </w:r>
            <w:proofErr w:type="spellStart"/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съдр</w:t>
            </w:r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ужниците</w:t>
            </w:r>
            <w:proofErr w:type="spellEnd"/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 в търговско дружество 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или всеки член на управителния съвет на юридическото лице с нестопанска цел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  <w:p w:rsidR="00A81C49" w:rsidRPr="00A81C49" w:rsidRDefault="00A81C49" w:rsidP="00C8799B">
            <w:pPr>
              <w:spacing w:before="100" w:beforeAutospacing="1"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Долуподписаният/ата 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 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…………………………………………………………..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91342F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(собствено, бащино и фамилно име)</w:t>
            </w:r>
          </w:p>
          <w:p w:rsidR="00A81C49" w:rsidRPr="00A81C49" w:rsidRDefault="00A81C49" w:rsidP="00FC320D">
            <w:pPr>
              <w:spacing w:after="12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ЕГН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………………..………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притежаващ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лична карта №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……………………………..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16323E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издадена на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МВР - гр.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</w:t>
            </w:r>
          </w:p>
          <w:p w:rsidR="00A81C49" w:rsidRPr="00A81C49" w:rsidRDefault="0016323E" w:rsidP="0091342F">
            <w:pPr>
              <w:spacing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(дата на издаване)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</w:t>
            </w:r>
            <w:r w:rsidR="00C879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</w:t>
            </w:r>
            <w:r w:rsidRPr="0016323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(място на издаване)</w:t>
            </w:r>
          </w:p>
          <w:p w:rsidR="00FF4E99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адрес: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</w:t>
            </w:r>
          </w:p>
          <w:p w:rsidR="00A81C49" w:rsidRPr="00A81C49" w:rsidRDefault="00A81C49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(постоянен адрес)</w:t>
            </w:r>
          </w:p>
          <w:p w:rsidR="00A81C49" w:rsidRPr="00A81C49" w:rsidRDefault="00C8799B" w:rsidP="008B5851">
            <w:pPr>
              <w:spacing w:after="0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собственик, представляващ по закон или пълномощие или управител на юридическо лице, съдружни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к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 xml:space="preserve"> в търговско дружество, член на управителния съвет на юридическото лице с нестопанска цел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(ненужното се зачертава)</w:t>
            </w:r>
          </w:p>
          <w:p w:rsidR="00A81C49" w:rsidRPr="00A81C49" w:rsidRDefault="00FF4E9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………………………………………….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A81C49" w:rsidP="00B45342">
            <w:pPr>
              <w:spacing w:after="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(наименование на кандидата)</w:t>
            </w:r>
          </w:p>
          <w:p w:rsidR="00C8799B" w:rsidRDefault="00C8799B" w:rsidP="00B45342">
            <w:pPr>
              <w:spacing w:before="120"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рег. по ф.д. № ……………………….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със седалище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адрес на 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</w:t>
            </w:r>
          </w:p>
          <w:p w:rsidR="00A81C49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..…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БУЛСТАТ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</w:p>
          <w:p w:rsidR="00C8799B" w:rsidRPr="00C8799B" w:rsidRDefault="00C8799B" w:rsidP="00CE6F0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 по процедура</w:t>
            </w:r>
            <w:r w:rsid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</w:t>
            </w:r>
            <w:r w:rsidR="00CE6F06">
              <w:t xml:space="preserve"> </w:t>
            </w:r>
            <w:r w:rsidR="00CE6F06" w:rsidRP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BG06RDNP001-19.</w:t>
            </w:r>
            <w:del w:id="0" w:author="MIG-Maritsa" w:date="2021-03-15T10:59:00Z">
              <w:r w:rsidR="00CE6F06" w:rsidRPr="00CE6F06" w:rsidDel="00FF5BC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bg-BG"/>
                </w:rPr>
                <w:delText xml:space="preserve">466 </w:delText>
              </w:r>
            </w:del>
            <w:ins w:id="1" w:author="MIG-Maritsa" w:date="2021-03-15T10:59:00Z">
              <w:r w:rsidR="00FF5BC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bg-BG"/>
                </w:rPr>
                <w:t>518</w:t>
              </w:r>
              <w:bookmarkStart w:id="2" w:name="_GoBack"/>
              <w:bookmarkEnd w:id="2"/>
              <w:r w:rsidR="00FF5BC8" w:rsidRPr="00CE6F0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bg-BG"/>
                </w:rPr>
                <w:t xml:space="preserve"> </w:t>
              </w:r>
            </w:ins>
            <w:r w:rsidR="00CE6F06" w:rsidRP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МИГ-Община Марица - Мярка М 4.1 „Инвестиции в земеделски стопанства“, финансирана по Програмата за развитие на селските райони 2014-2020 чрез Европейския земеделски фонд за развитие на селските райони</w:t>
            </w:r>
            <w:r w:rsid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  <w:p w:rsidR="00A81C49" w:rsidRPr="00B45342" w:rsidRDefault="00A81C49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B45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ДЕКЛАРИРАМ, ЧЕ:</w:t>
            </w:r>
          </w:p>
          <w:p w:rsidR="00FC320D" w:rsidRPr="00A81C49" w:rsidRDefault="00FC320D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C320D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1. Не съм свързано лице по смисъла на § 1 от допълнителните разпоредби на Търговския закон с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представляващ по закон и/или 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пълномощие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с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член на управител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ния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контрол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орган на местната инициативна група или с кмета на съответната община на територията на МИГ</w:t>
            </w:r>
          </w:p>
          <w:p w:rsidR="00A81C49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      </w:r>
          </w:p>
          <w:p w:rsidR="00FC320D" w:rsidRDefault="00FC320D" w:rsidP="00FC320D">
            <w:pPr>
              <w:spacing w:after="12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3.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 съм свързано лице по смисъла на § 1 от допълнителните разпоредби на Търговския закон с друг член на колективния управителен или представляващ по закон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и пълномощие член на колективния управителен орган на МИГ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/или на контролния орган на МИГ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представляващ по закон и пълномощие член на контролния орган на МИГ;</w:t>
            </w:r>
          </w:p>
          <w:p w:rsidR="00A81C49" w:rsidRDefault="00A81C49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чл. 313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 чл. 248а, ал. 2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Наказателния кодекс за предоставени от мен неверни данни и документи.</w:t>
            </w:r>
          </w:p>
          <w:p w:rsidR="00FC320D" w:rsidRPr="00A81C49" w:rsidRDefault="00FC320D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A81C49" w:rsidRPr="00A81C49" w:rsidRDefault="00A81C49" w:rsidP="00FC320D">
            <w:pPr>
              <w:spacing w:before="113" w:after="57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 20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 г.                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Подпис на деклариращия: ………......…………..</w:t>
            </w:r>
          </w:p>
        </w:tc>
      </w:tr>
    </w:tbl>
    <w:p w:rsidR="008C7A1F" w:rsidRDefault="008C7A1F" w:rsidP="00CE6F06"/>
    <w:sectPr w:rsidR="008C7A1F" w:rsidSect="009C5E85">
      <w:pgSz w:w="11906" w:h="16838"/>
      <w:pgMar w:top="141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C1F" w:rsidRDefault="00F55C1F" w:rsidP="001D2717">
      <w:pPr>
        <w:spacing w:after="0" w:line="240" w:lineRule="auto"/>
      </w:pPr>
      <w:r>
        <w:separator/>
      </w:r>
    </w:p>
  </w:endnote>
  <w:endnote w:type="continuationSeparator" w:id="0">
    <w:p w:rsidR="00F55C1F" w:rsidRDefault="00F55C1F" w:rsidP="001D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C1F" w:rsidRDefault="00F55C1F" w:rsidP="001D2717">
      <w:pPr>
        <w:spacing w:after="0" w:line="240" w:lineRule="auto"/>
      </w:pPr>
      <w:r>
        <w:separator/>
      </w:r>
    </w:p>
  </w:footnote>
  <w:footnote w:type="continuationSeparator" w:id="0">
    <w:p w:rsidR="00F55C1F" w:rsidRDefault="00F55C1F" w:rsidP="001D27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03F"/>
    <w:rsid w:val="00027422"/>
    <w:rsid w:val="00112F43"/>
    <w:rsid w:val="0016323E"/>
    <w:rsid w:val="001B0AAC"/>
    <w:rsid w:val="001D2717"/>
    <w:rsid w:val="002E0AED"/>
    <w:rsid w:val="00325019"/>
    <w:rsid w:val="003C5825"/>
    <w:rsid w:val="004C1EF5"/>
    <w:rsid w:val="00633C9B"/>
    <w:rsid w:val="006D183A"/>
    <w:rsid w:val="008A703F"/>
    <w:rsid w:val="008B5851"/>
    <w:rsid w:val="008C7A1F"/>
    <w:rsid w:val="0091342F"/>
    <w:rsid w:val="009C3C76"/>
    <w:rsid w:val="009C5E85"/>
    <w:rsid w:val="00A62736"/>
    <w:rsid w:val="00A81C49"/>
    <w:rsid w:val="00B45342"/>
    <w:rsid w:val="00C45B27"/>
    <w:rsid w:val="00C551E2"/>
    <w:rsid w:val="00C8799B"/>
    <w:rsid w:val="00CE6F06"/>
    <w:rsid w:val="00DC6ABB"/>
    <w:rsid w:val="00ED7CAE"/>
    <w:rsid w:val="00EF3290"/>
    <w:rsid w:val="00F07FF9"/>
    <w:rsid w:val="00F55C1F"/>
    <w:rsid w:val="00F8610B"/>
    <w:rsid w:val="00FC320D"/>
    <w:rsid w:val="00FF4E99"/>
    <w:rsid w:val="00FF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Ginka</dc:creator>
  <cp:lastModifiedBy>MIG-Maritsa</cp:lastModifiedBy>
  <cp:revision>11</cp:revision>
  <dcterms:created xsi:type="dcterms:W3CDTF">2019-09-04T11:37:00Z</dcterms:created>
  <dcterms:modified xsi:type="dcterms:W3CDTF">2021-03-15T08:59:00Z</dcterms:modified>
</cp:coreProperties>
</file>